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58A7" w14:textId="21AADB88" w:rsidR="000B5EA6" w:rsidRPr="00E711F0" w:rsidRDefault="000B5EA6" w:rsidP="002840D8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60754C">
        <w:rPr>
          <w:rFonts w:ascii="Cambria" w:hAnsi="Cambria"/>
          <w:b/>
          <w:szCs w:val="24"/>
        </w:rPr>
        <w:t>7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SWZ</w:t>
      </w:r>
    </w:p>
    <w:p w14:paraId="13A8F881" w14:textId="77777777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>Wzór wykazu narzędzi, wyposażenia zakładu i urządzeń technicznych</w:t>
      </w:r>
    </w:p>
    <w:p w14:paraId="0BCE93CB" w14:textId="5C1E4615" w:rsidR="001E0610" w:rsidRPr="00FA6C2C" w:rsidRDefault="001E0610" w:rsidP="001E0610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</w:rPr>
      </w:pPr>
      <w:r w:rsidRPr="00FA6C2C">
        <w:rPr>
          <w:rFonts w:ascii="Cambria" w:hAnsi="Cambria"/>
          <w:b/>
          <w:bCs/>
          <w:color w:val="000000" w:themeColor="text1"/>
        </w:rPr>
        <w:t>(Znak postępowania: ZZOWR.271.</w:t>
      </w:r>
      <w:r w:rsidR="00B5286A">
        <w:rPr>
          <w:rFonts w:ascii="Cambria" w:hAnsi="Cambria"/>
          <w:b/>
          <w:bCs/>
          <w:color w:val="000000" w:themeColor="text1"/>
        </w:rPr>
        <w:t>55</w:t>
      </w:r>
      <w:r w:rsidRPr="00FA6C2C">
        <w:rPr>
          <w:rFonts w:ascii="Cambria" w:hAnsi="Cambria"/>
          <w:b/>
          <w:bCs/>
          <w:color w:val="000000" w:themeColor="text1"/>
        </w:rPr>
        <w:t>.2021)</w:t>
      </w:r>
    </w:p>
    <w:p w14:paraId="65E6B419" w14:textId="77777777" w:rsidR="00EA5938" w:rsidRPr="00C62CB1" w:rsidRDefault="00EA5938" w:rsidP="00EA59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62CB1">
        <w:rPr>
          <w:rFonts w:ascii="Cambria" w:hAnsi="Cambria"/>
          <w:b/>
          <w:szCs w:val="24"/>
          <w:u w:val="single"/>
        </w:rPr>
        <w:t>ZAMAWIAJĄCY:</w:t>
      </w:r>
    </w:p>
    <w:p w14:paraId="727A14E1" w14:textId="77777777" w:rsidR="001E0610" w:rsidRPr="0087198D" w:rsidRDefault="001E0610" w:rsidP="001E0610">
      <w:pPr>
        <w:spacing w:line="276" w:lineRule="auto"/>
        <w:ind w:left="360"/>
        <w:rPr>
          <w:rFonts w:ascii="Cambria" w:hAnsi="Cambria"/>
        </w:rPr>
      </w:pPr>
      <w:bookmarkStart w:id="0" w:name="_Hlk72667611"/>
      <w:bookmarkStart w:id="1" w:name="_Hlk67466542"/>
      <w:bookmarkStart w:id="2" w:name="_Hlk15719931"/>
      <w:bookmarkStart w:id="3" w:name="_Hlk63772251"/>
      <w:r w:rsidRPr="0087198D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bookmarkEnd w:id="0"/>
      <w:r w:rsidRPr="0087198D">
        <w:rPr>
          <w:rFonts w:ascii="Cambria" w:eastAsia="Arial Narrow" w:hAnsi="Cambria" w:cs="Arial Narrow"/>
        </w:rPr>
        <w:t xml:space="preserve">, </w:t>
      </w:r>
      <w:bookmarkEnd w:id="1"/>
      <w:r w:rsidRPr="0087198D">
        <w:rPr>
          <w:rFonts w:ascii="Cambria" w:hAnsi="Cambria"/>
        </w:rPr>
        <w:t>zwany dalej „Zamawiającym”</w:t>
      </w:r>
    </w:p>
    <w:p w14:paraId="507FF126" w14:textId="77777777" w:rsidR="001E0610" w:rsidRPr="0087198D" w:rsidRDefault="001E0610" w:rsidP="001E0610">
      <w:pPr>
        <w:spacing w:line="276" w:lineRule="auto"/>
        <w:ind w:left="360"/>
        <w:rPr>
          <w:rFonts w:ascii="Cambria" w:hAnsi="Cambria"/>
        </w:rPr>
      </w:pPr>
      <w:r w:rsidRPr="0087198D">
        <w:rPr>
          <w:rFonts w:ascii="Cambria" w:eastAsia="Arial Narrow" w:hAnsi="Cambria" w:cs="Arial Narrow"/>
        </w:rPr>
        <w:t>Wólka Rokicka 100, 21-100 Lubartów,</w:t>
      </w:r>
    </w:p>
    <w:bookmarkEnd w:id="2"/>
    <w:p w14:paraId="575330EB" w14:textId="77777777" w:rsidR="001E0610" w:rsidRPr="0087198D" w:rsidRDefault="001E0610" w:rsidP="001E0610">
      <w:pPr>
        <w:spacing w:line="276" w:lineRule="auto"/>
        <w:ind w:left="360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NIP: </w:t>
      </w:r>
      <w:r w:rsidRPr="0087198D">
        <w:rPr>
          <w:rFonts w:ascii="Cambria" w:hAnsi="Cambria"/>
        </w:rPr>
        <w:t>714-188-86-46</w:t>
      </w:r>
      <w:r w:rsidRPr="0087198D">
        <w:rPr>
          <w:rFonts w:ascii="Cambria" w:hAnsi="Cambria" w:cs="Arial"/>
          <w:bCs/>
        </w:rPr>
        <w:t xml:space="preserve">, REGON: </w:t>
      </w:r>
      <w:r w:rsidRPr="0087198D">
        <w:rPr>
          <w:rFonts w:ascii="Cambria" w:hAnsi="Cambria"/>
        </w:rPr>
        <w:t>…………………..</w:t>
      </w:r>
    </w:p>
    <w:p w14:paraId="2D8899B7" w14:textId="77777777" w:rsidR="001E0610" w:rsidRPr="0087198D" w:rsidRDefault="001E0610" w:rsidP="001E061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>nr telefonu +48 (</w:t>
      </w:r>
      <w:r w:rsidRPr="0087198D">
        <w:rPr>
          <w:rFonts w:ascii="Cambria" w:hAnsi="Cambria" w:cs="Open Sans"/>
          <w:shd w:val="clear" w:color="auto" w:fill="FFFFFF"/>
        </w:rPr>
        <w:t xml:space="preserve">81) 451 01 35, </w:t>
      </w:r>
      <w:r w:rsidRPr="0087198D">
        <w:rPr>
          <w:rFonts w:ascii="Cambria" w:hAnsi="Cambria" w:cs="Arial"/>
          <w:bCs/>
        </w:rPr>
        <w:t>nr faksu +48 (</w:t>
      </w:r>
      <w:r w:rsidRPr="0087198D">
        <w:rPr>
          <w:rFonts w:ascii="Cambria" w:hAnsi="Cambria" w:cs="Open Sans"/>
          <w:shd w:val="clear" w:color="auto" w:fill="FFFFFF"/>
        </w:rPr>
        <w:t>81) 451 01 33</w:t>
      </w:r>
    </w:p>
    <w:bookmarkEnd w:id="3"/>
    <w:p w14:paraId="6C7DBBFF" w14:textId="77777777" w:rsidR="001E0610" w:rsidRPr="0087198D" w:rsidRDefault="001E0610" w:rsidP="001E061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Elektroniczna Skrzynka Podawcza: </w:t>
      </w:r>
      <w:r w:rsidRPr="0087198D">
        <w:rPr>
          <w:rFonts w:ascii="Cambria" w:hAnsi="Cambria" w:cs="Arial"/>
          <w:b/>
        </w:rPr>
        <w:t>/ZZOWR/</w:t>
      </w:r>
      <w:proofErr w:type="spellStart"/>
      <w:r w:rsidRPr="0087198D">
        <w:rPr>
          <w:rFonts w:ascii="Cambria" w:hAnsi="Cambria" w:cs="Arial"/>
          <w:b/>
        </w:rPr>
        <w:t>SkrytkaESP</w:t>
      </w:r>
      <w:proofErr w:type="spellEnd"/>
      <w:r w:rsidRPr="0087198D">
        <w:rPr>
          <w:rFonts w:ascii="Cambria" w:hAnsi="Cambria" w:cs="Arial"/>
          <w:b/>
        </w:rPr>
        <w:t xml:space="preserve"> </w:t>
      </w:r>
      <w:r w:rsidRPr="0087198D">
        <w:rPr>
          <w:rFonts w:ascii="Cambria" w:hAnsi="Cambria" w:cs="Arial"/>
          <w:bCs/>
        </w:rPr>
        <w:t xml:space="preserve">znajdująca się na platformie </w:t>
      </w:r>
      <w:proofErr w:type="spellStart"/>
      <w:r w:rsidRPr="0087198D">
        <w:rPr>
          <w:rFonts w:ascii="Cambria" w:hAnsi="Cambria" w:cs="Arial"/>
          <w:bCs/>
        </w:rPr>
        <w:t>ePUAP</w:t>
      </w:r>
      <w:proofErr w:type="spellEnd"/>
      <w:r w:rsidRPr="0087198D">
        <w:rPr>
          <w:rFonts w:ascii="Cambria" w:hAnsi="Cambria" w:cs="Arial"/>
          <w:bCs/>
        </w:rPr>
        <w:t xml:space="preserve"> pod adresem </w:t>
      </w:r>
      <w:hyperlink r:id="rId8" w:history="1">
        <w:r w:rsidRPr="0087198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87198D">
        <w:rPr>
          <w:rFonts w:ascii="Cambria" w:hAnsi="Cambria" w:cs="Arial"/>
          <w:bCs/>
          <w:u w:val="single"/>
        </w:rPr>
        <w:t xml:space="preserve"> </w:t>
      </w:r>
    </w:p>
    <w:p w14:paraId="2EA22085" w14:textId="77777777" w:rsidR="001E0610" w:rsidRPr="0087198D" w:rsidRDefault="001E0610" w:rsidP="001E0610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Adres poczty elektronicznej: </w:t>
      </w:r>
      <w:hyperlink r:id="rId9" w:history="1">
        <w:r w:rsidRPr="0087198D">
          <w:rPr>
            <w:rStyle w:val="Hipercze"/>
            <w:rFonts w:ascii="Cambria" w:hAnsi="Cambria"/>
          </w:rPr>
          <w:t>biuro@zzo.lubartow.pl</w:t>
        </w:r>
      </w:hyperlink>
      <w:r w:rsidRPr="0087198D">
        <w:rPr>
          <w:rStyle w:val="Hipercze"/>
          <w:rFonts w:ascii="Cambria" w:hAnsi="Cambria"/>
        </w:rPr>
        <w:t xml:space="preserve"> </w:t>
      </w:r>
      <w:r w:rsidRPr="0087198D">
        <w:rPr>
          <w:rFonts w:ascii="Cambria" w:hAnsi="Cambria"/>
        </w:rPr>
        <w:t xml:space="preserve"> </w:t>
      </w:r>
    </w:p>
    <w:p w14:paraId="1CC663F6" w14:textId="77777777" w:rsidR="001E0610" w:rsidRPr="0087198D" w:rsidRDefault="001E0610" w:rsidP="001E0610">
      <w:pPr>
        <w:widowControl w:val="0"/>
        <w:spacing w:line="276" w:lineRule="auto"/>
        <w:ind w:left="360"/>
        <w:outlineLvl w:val="3"/>
        <w:rPr>
          <w:rFonts w:ascii="Cambria" w:hAnsi="Cambria"/>
          <w:u w:val="single"/>
        </w:rPr>
      </w:pPr>
      <w:r w:rsidRPr="0087198D">
        <w:rPr>
          <w:rFonts w:ascii="Cambria" w:hAnsi="Cambria" w:cs="Arial"/>
          <w:bCs/>
        </w:rPr>
        <w:t>Adres strony internetowej:</w:t>
      </w:r>
      <w:r w:rsidRPr="0087198D">
        <w:rPr>
          <w:rFonts w:ascii="Cambria" w:hAnsi="Cambria"/>
        </w:rPr>
        <w:t xml:space="preserve"> </w:t>
      </w:r>
      <w:hyperlink r:id="rId10" w:history="1">
        <w:r w:rsidRPr="0087198D">
          <w:rPr>
            <w:rStyle w:val="Hipercze"/>
            <w:rFonts w:ascii="Cambria" w:hAnsi="Cambria" w:cs="Open Sans"/>
            <w:shd w:val="clear" w:color="auto" w:fill="FFFFFF"/>
          </w:rPr>
          <w:t>http://www.zzo.lubartow.pl</w:t>
        </w:r>
      </w:hyperlink>
      <w:r w:rsidRPr="0087198D">
        <w:rPr>
          <w:rFonts w:ascii="Cambria" w:hAnsi="Cambria"/>
        </w:rPr>
        <w:t xml:space="preserve"> </w:t>
      </w:r>
    </w:p>
    <w:p w14:paraId="01F59F73" w14:textId="77777777" w:rsidR="001E0610" w:rsidRPr="00FA6C2C" w:rsidRDefault="001E0610" w:rsidP="001E0610">
      <w:pPr>
        <w:widowControl w:val="0"/>
        <w:spacing w:line="276" w:lineRule="auto"/>
        <w:ind w:left="360"/>
        <w:outlineLvl w:val="3"/>
        <w:rPr>
          <w:rFonts w:asciiTheme="majorHAnsi" w:hAnsiTheme="majorHAnsi"/>
        </w:rPr>
      </w:pPr>
      <w:r w:rsidRPr="0087198D">
        <w:rPr>
          <w:rFonts w:asciiTheme="majorHAnsi" w:hAnsiTheme="majorHAnsi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87198D">
          <w:rPr>
            <w:rStyle w:val="Hipercze"/>
            <w:rFonts w:asciiTheme="majorHAnsi" w:hAnsiTheme="majorHAnsi"/>
          </w:rPr>
          <w:t>https://zzo.bip.lubelskie.pl/</w:t>
        </w:r>
      </w:hyperlink>
      <w:r w:rsidRPr="00FA6C2C">
        <w:rPr>
          <w:rFonts w:asciiTheme="majorHAnsi" w:hAnsiTheme="majorHAnsi"/>
        </w:rPr>
        <w:t xml:space="preserve"> </w:t>
      </w:r>
    </w:p>
    <w:p w14:paraId="46F2B267" w14:textId="77777777" w:rsidR="001E0610" w:rsidRPr="00717182" w:rsidRDefault="001E0610" w:rsidP="001E0610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856131"/>
          <w:sz w:val="10"/>
          <w:szCs w:val="10"/>
          <w:u w:val="single"/>
        </w:rPr>
      </w:pPr>
    </w:p>
    <w:p w14:paraId="4903578B" w14:textId="77777777" w:rsidR="00550D3C" w:rsidRPr="00550D3C" w:rsidRDefault="00550D3C" w:rsidP="000B5EA6">
      <w:pPr>
        <w:rPr>
          <w:rFonts w:ascii="Cambria" w:hAnsi="Cambria"/>
          <w:b/>
          <w:sz w:val="10"/>
          <w:szCs w:val="10"/>
          <w:u w:val="single"/>
        </w:rPr>
      </w:pPr>
    </w:p>
    <w:p w14:paraId="2F7DF7F3" w14:textId="097783AE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0E9E0437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46AC6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5121FF" w14:textId="77777777" w:rsidR="000B5EA6" w:rsidRPr="00A334AE" w:rsidRDefault="00061905" w:rsidP="000B5EA6">
      <w:pPr>
        <w:ind w:right="4528"/>
        <w:jc w:val="center"/>
        <w:rPr>
          <w:rFonts w:ascii="Cambria" w:hAnsi="Cambria"/>
          <w:i/>
          <w:sz w:val="20"/>
        </w:rPr>
      </w:pPr>
      <w:r w:rsidRPr="00A334AE">
        <w:rPr>
          <w:rFonts w:ascii="Cambria" w:hAnsi="Cambria"/>
          <w:i/>
          <w:sz w:val="20"/>
        </w:rPr>
        <w:t xml:space="preserve"> </w:t>
      </w:r>
      <w:r w:rsidR="000B5EA6" w:rsidRPr="00A334AE">
        <w:rPr>
          <w:rFonts w:ascii="Cambria" w:hAnsi="Cambria"/>
          <w:i/>
          <w:sz w:val="20"/>
        </w:rPr>
        <w:t>(pełna nazwa/firma, adres, w zależności od podmiotu: NIP/PESEL, KRS/CEIDG)</w:t>
      </w:r>
    </w:p>
    <w:p w14:paraId="1C91F4FA" w14:textId="77777777" w:rsidR="000B5EA6" w:rsidRPr="00E213DC" w:rsidRDefault="000B5EA6" w:rsidP="000B5EA6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66FDD49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C88F16B" w14:textId="77777777" w:rsidR="000B5EA6" w:rsidRDefault="000B5EA6" w:rsidP="000B5EA6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A25CAE" w14:textId="77777777" w:rsidR="000B5EA6" w:rsidRPr="00A334AE" w:rsidRDefault="000B5EA6" w:rsidP="000B5EA6">
      <w:pPr>
        <w:rPr>
          <w:rFonts w:ascii="Cambria" w:hAnsi="Cambria"/>
          <w:b/>
          <w:sz w:val="20"/>
        </w:rPr>
      </w:pPr>
      <w:r w:rsidRPr="00A334AE">
        <w:rPr>
          <w:rFonts w:ascii="Cambria" w:hAnsi="Cambria"/>
          <w:i/>
          <w:sz w:val="20"/>
        </w:rPr>
        <w:t xml:space="preserve"> (imię, nazwisko, stanowisko/podstawa do reprezentacji)</w:t>
      </w:r>
    </w:p>
    <w:p w14:paraId="576D5870" w14:textId="77777777" w:rsidR="00683B19" w:rsidRPr="002840D8" w:rsidRDefault="00683B19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393E2C26" w14:textId="77777777" w:rsidR="00B5286A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>WYKAZ</w:t>
      </w:r>
    </w:p>
    <w:p w14:paraId="3AC4908B" w14:textId="66D29F82" w:rsidR="000B5EA6" w:rsidRDefault="000B5EA6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7C22AC">
        <w:rPr>
          <w:rFonts w:ascii="Cambria" w:hAnsi="Cambria"/>
          <w:b/>
          <w:sz w:val="28"/>
          <w:szCs w:val="28"/>
        </w:rPr>
        <w:t xml:space="preserve"> </w:t>
      </w:r>
      <w:r w:rsidR="00B5286A" w:rsidRPr="00B5286A">
        <w:rPr>
          <w:rFonts w:ascii="Cambria" w:hAnsi="Cambria"/>
          <w:b/>
          <w:sz w:val="28"/>
          <w:szCs w:val="28"/>
        </w:rPr>
        <w:t>narzędzi, wyposażenia zakładu lub urządzeń technicznych dostępnych Wykonawcy w celu wykonania zamówienia publicznego</w:t>
      </w:r>
    </w:p>
    <w:p w14:paraId="6EA5B9B7" w14:textId="77777777" w:rsidR="00B5286A" w:rsidRDefault="00B5286A" w:rsidP="000B5EA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21EA06A8" w14:textId="5DBAE0CC" w:rsidR="000B5EA6" w:rsidRPr="00B5286A" w:rsidRDefault="000B5EA6" w:rsidP="00B5286A">
      <w:pPr>
        <w:pStyle w:val="redniasiatka1akcent21"/>
        <w:ind w:left="0"/>
        <w:jc w:val="both"/>
        <w:rPr>
          <w:rFonts w:ascii="Cambria" w:hAnsi="Cambria"/>
          <w:b/>
        </w:rPr>
      </w:pPr>
      <w:r w:rsidRPr="00EA5938">
        <w:rPr>
          <w:rFonts w:ascii="Cambria" w:hAnsi="Cambria"/>
        </w:rPr>
        <w:t xml:space="preserve">Przystępując do postępowania w sprawie udzielenia zamówienia publicznego w trybie przetargu nieograniczonego </w:t>
      </w:r>
      <w:r w:rsidR="001E0610" w:rsidRPr="00351535">
        <w:rPr>
          <w:rFonts w:ascii="Cambria" w:hAnsi="Cambria"/>
        </w:rPr>
        <w:t>pn.</w:t>
      </w:r>
      <w:r w:rsidR="001E0610" w:rsidRPr="00351535">
        <w:rPr>
          <w:rFonts w:ascii="Cambria" w:hAnsi="Cambria"/>
          <w:b/>
        </w:rPr>
        <w:t xml:space="preserve"> </w:t>
      </w:r>
      <w:r w:rsidR="001E0610" w:rsidRPr="00351535">
        <w:rPr>
          <w:rFonts w:ascii="Cambria" w:hAnsi="Cambria"/>
          <w:b/>
          <w:i/>
        </w:rPr>
        <w:t>„</w:t>
      </w:r>
      <w:r w:rsidR="00B5286A" w:rsidRPr="00B5286A">
        <w:rPr>
          <w:rFonts w:ascii="Cambria" w:eastAsia="Cambria" w:hAnsi="Cambria"/>
          <w:b/>
        </w:rPr>
        <w:t xml:space="preserve">Zagospodarowanie odpadów </w:t>
      </w:r>
      <w:r w:rsidR="001E0610" w:rsidRPr="00351535">
        <w:rPr>
          <w:rFonts w:ascii="Cambria" w:eastAsia="Cambria" w:hAnsi="Cambria"/>
          <w:b/>
        </w:rPr>
        <w:t>powstających na terenie ZZO w Wólce Rokickiej</w:t>
      </w:r>
      <w:r w:rsidR="001E0610" w:rsidRPr="00351535">
        <w:rPr>
          <w:rFonts w:ascii="Cambria" w:hAnsi="Cambria" w:cs="Arial"/>
          <w:b/>
          <w:iCs/>
        </w:rPr>
        <w:t xml:space="preserve">” </w:t>
      </w:r>
      <w:r w:rsidR="001E0610" w:rsidRPr="00351535">
        <w:rPr>
          <w:rFonts w:ascii="Cambria" w:hAnsi="Cambria"/>
          <w:b/>
          <w:i/>
          <w:iCs/>
        </w:rPr>
        <w:t>”</w:t>
      </w:r>
      <w:r w:rsidR="001E0610" w:rsidRPr="00351535">
        <w:rPr>
          <w:rFonts w:ascii="Cambria" w:hAnsi="Cambria"/>
          <w:i/>
          <w:iCs/>
          <w:snapToGrid w:val="0"/>
        </w:rPr>
        <w:t>,</w:t>
      </w:r>
      <w:r w:rsidR="001E0610" w:rsidRPr="00351535">
        <w:rPr>
          <w:rFonts w:ascii="Cambria" w:hAnsi="Cambria"/>
          <w:i/>
          <w:snapToGrid w:val="0"/>
        </w:rPr>
        <w:t xml:space="preserve"> </w:t>
      </w:r>
      <w:r w:rsidR="001E0610" w:rsidRPr="00351535">
        <w:rPr>
          <w:rFonts w:ascii="Cambria" w:hAnsi="Cambria"/>
        </w:rPr>
        <w:t>w zakresie</w:t>
      </w:r>
      <w:r w:rsidR="001E0610" w:rsidRPr="00351535">
        <w:rPr>
          <w:rFonts w:ascii="Cambria" w:hAnsi="Cambria"/>
          <w:b/>
        </w:rPr>
        <w:t xml:space="preserve"> części Nr ........... </w:t>
      </w:r>
      <w:r w:rsidR="001E0610" w:rsidRPr="00351535">
        <w:rPr>
          <w:rFonts w:ascii="Cambria" w:hAnsi="Cambria"/>
          <w:b/>
          <w:i/>
        </w:rPr>
        <w:t>zamówienia</w:t>
      </w:r>
      <w:r w:rsidR="001E0610" w:rsidRPr="00351535">
        <w:rPr>
          <w:rFonts w:ascii="Cambria" w:hAnsi="Cambria"/>
          <w:i/>
        </w:rPr>
        <w:t xml:space="preserve"> (należy wpisać nr części lub kilku części, jeżeli Wykonawca zamierza złożyć ofertę na 1 lub 2 części),</w:t>
      </w:r>
      <w:r w:rsidR="001E0610" w:rsidRPr="00351535">
        <w:rPr>
          <w:rFonts w:ascii="Cambria" w:hAnsi="Cambria"/>
          <w:i/>
          <w:snapToGrid w:val="0"/>
        </w:rPr>
        <w:t xml:space="preserve">, </w:t>
      </w:r>
      <w:r w:rsidR="001E0610" w:rsidRPr="00351535">
        <w:rPr>
          <w:rFonts w:ascii="Cambria" w:hAnsi="Cambria"/>
          <w:snapToGrid w:val="0"/>
        </w:rPr>
        <w:t>p</w:t>
      </w:r>
      <w:r w:rsidR="001E0610" w:rsidRPr="00351535">
        <w:rPr>
          <w:rFonts w:ascii="Cambria" w:hAnsi="Cambria"/>
        </w:rPr>
        <w:t>rowadzonego przez</w:t>
      </w:r>
      <w:r w:rsidR="001E0610" w:rsidRPr="00351535">
        <w:rPr>
          <w:rFonts w:ascii="Cambria" w:hAnsi="Cambria"/>
          <w:b/>
        </w:rPr>
        <w:t xml:space="preserve"> </w:t>
      </w:r>
      <w:r w:rsidR="001E0610" w:rsidRPr="00351535">
        <w:rPr>
          <w:rFonts w:ascii="Cambria" w:eastAsia="Arial Narrow" w:hAnsi="Cambria" w:cs="Arial Narrow"/>
          <w:b/>
        </w:rPr>
        <w:t>Związek Komunalny Gmin Ziemi Lubartowskiej - Zakład Zagospodarowania Odpadów w</w:t>
      </w:r>
      <w:r w:rsidR="001E0610" w:rsidRPr="0087198D">
        <w:rPr>
          <w:rFonts w:ascii="Cambria" w:eastAsia="Arial Narrow" w:hAnsi="Cambria" w:cs="Arial Narrow"/>
          <w:b/>
        </w:rPr>
        <w:t xml:space="preserve"> Wólce Rokickiej</w:t>
      </w:r>
      <w:r w:rsidRPr="00EA5938">
        <w:rPr>
          <w:rFonts w:ascii="Cambria" w:hAnsi="Cambria"/>
          <w:i/>
          <w:snapToGrid w:val="0"/>
        </w:rPr>
        <w:t xml:space="preserve">, </w:t>
      </w:r>
      <w:r w:rsidRPr="00EA5938">
        <w:rPr>
          <w:rFonts w:ascii="Cambria" w:hAnsi="Cambria"/>
          <w:snapToGrid w:val="0"/>
          <w:u w:val="single"/>
        </w:rPr>
        <w:t>przedkładam</w:t>
      </w:r>
      <w:r w:rsidRPr="00EA5938">
        <w:rPr>
          <w:rFonts w:ascii="Cambria" w:hAnsi="Cambria"/>
          <w:snapToGrid w:val="0"/>
        </w:rPr>
        <w:t xml:space="preserve"> </w:t>
      </w:r>
      <w:r w:rsidRPr="00EA5938">
        <w:rPr>
          <w:rFonts w:ascii="Cambria" w:hAnsi="Cambria"/>
          <w:b/>
        </w:rPr>
        <w:t xml:space="preserve">wykaz </w:t>
      </w:r>
      <w:r w:rsidR="00B5286A" w:rsidRPr="00B5286A">
        <w:rPr>
          <w:rFonts w:ascii="Cambria" w:hAnsi="Cambria"/>
          <w:b/>
        </w:rPr>
        <w:t xml:space="preserve">narzędzi, wyposażenia zakładu lub urządzeń technicznych dostępnych Wykonawcy w celu wykonania zamówienia </w:t>
      </w:r>
      <w:proofErr w:type="spellStart"/>
      <w:r w:rsidR="00B5286A" w:rsidRPr="00B5286A">
        <w:rPr>
          <w:rFonts w:ascii="Cambria" w:hAnsi="Cambria"/>
          <w:b/>
        </w:rPr>
        <w:t>publicznego</w:t>
      </w:r>
      <w:r w:rsidRPr="00EA5938">
        <w:rPr>
          <w:rFonts w:ascii="Cambria" w:hAnsi="Cambria"/>
          <w:b/>
        </w:rPr>
        <w:t>zgodnie</w:t>
      </w:r>
      <w:proofErr w:type="spellEnd"/>
      <w:r w:rsidRPr="00EA5938">
        <w:rPr>
          <w:rFonts w:ascii="Cambria" w:hAnsi="Cambria"/>
          <w:b/>
        </w:rPr>
        <w:t xml:space="preserve"> z zapisami </w:t>
      </w:r>
      <w:r w:rsidR="00E629FA" w:rsidRPr="00EA5938">
        <w:rPr>
          <w:rFonts w:ascii="Cambria" w:hAnsi="Cambria"/>
          <w:b/>
        </w:rPr>
        <w:t>pkt 6.</w:t>
      </w:r>
      <w:r w:rsidR="00550D3C" w:rsidRPr="00EA5938">
        <w:rPr>
          <w:rFonts w:ascii="Cambria" w:hAnsi="Cambria"/>
          <w:b/>
        </w:rPr>
        <w:t>1</w:t>
      </w:r>
      <w:r w:rsidR="00E629FA" w:rsidRPr="00EA5938">
        <w:rPr>
          <w:rFonts w:ascii="Cambria" w:hAnsi="Cambria"/>
          <w:b/>
        </w:rPr>
        <w:t>.</w:t>
      </w:r>
      <w:r w:rsidR="00550D3C" w:rsidRPr="00EA5938">
        <w:rPr>
          <w:rFonts w:ascii="Cambria" w:hAnsi="Cambria"/>
          <w:b/>
        </w:rPr>
        <w:t>4</w:t>
      </w:r>
      <w:r w:rsidR="00E629FA" w:rsidRPr="00EA5938">
        <w:rPr>
          <w:rFonts w:ascii="Cambria" w:hAnsi="Cambria"/>
          <w:b/>
        </w:rPr>
        <w:t xml:space="preserve">. </w:t>
      </w:r>
      <w:r w:rsidR="001E0610">
        <w:rPr>
          <w:rFonts w:ascii="Cambria" w:hAnsi="Cambria"/>
          <w:b/>
        </w:rPr>
        <w:t>pkt. 1</w:t>
      </w:r>
      <w:r w:rsidR="00683B19" w:rsidRPr="00EA5938">
        <w:rPr>
          <w:rFonts w:ascii="Cambria" w:hAnsi="Cambria"/>
          <w:b/>
        </w:rPr>
        <w:t>)</w:t>
      </w:r>
      <w:r w:rsidR="00E629FA" w:rsidRPr="00EA5938">
        <w:rPr>
          <w:rFonts w:ascii="Cambria" w:hAnsi="Cambria"/>
          <w:b/>
        </w:rPr>
        <w:t xml:space="preserve"> SWZ </w:t>
      </w:r>
      <w:r w:rsidRPr="00EA5938">
        <w:rPr>
          <w:rFonts w:ascii="Cambria" w:hAnsi="Cambria"/>
        </w:rPr>
        <w:t xml:space="preserve">do wykonywania zadania, o którym mowa wyżej: </w:t>
      </w:r>
    </w:p>
    <w:p w14:paraId="0F4BC444" w14:textId="68B52A16" w:rsidR="001E0610" w:rsidRDefault="001E0610" w:rsidP="001E0610">
      <w:pPr>
        <w:spacing w:before="20" w:after="40" w:line="276" w:lineRule="auto"/>
        <w:rPr>
          <w:rFonts w:asciiTheme="majorHAnsi" w:hAnsiTheme="majorHAnsi" w:cs="Arial"/>
          <w:b/>
          <w:i/>
          <w:iCs/>
          <w:u w:val="single"/>
        </w:rPr>
      </w:pPr>
    </w:p>
    <w:p w14:paraId="32CB056F" w14:textId="6A851A38" w:rsidR="001E0610" w:rsidRPr="001E0610" w:rsidRDefault="001E0610" w:rsidP="001E0610">
      <w:pPr>
        <w:spacing w:before="20" w:after="40" w:line="276" w:lineRule="auto"/>
        <w:rPr>
          <w:rFonts w:asciiTheme="majorHAnsi" w:hAnsiTheme="majorHAnsi"/>
          <w:b/>
          <w:i/>
          <w:iCs/>
          <w:u w:val="single"/>
        </w:rPr>
      </w:pPr>
      <w:r w:rsidRPr="001E0610">
        <w:rPr>
          <w:rFonts w:asciiTheme="majorHAnsi" w:hAnsiTheme="majorHAnsi" w:cs="Arial"/>
          <w:b/>
          <w:i/>
          <w:iCs/>
          <w:u w:val="single"/>
        </w:rPr>
        <w:t xml:space="preserve">zakresie części 1: </w:t>
      </w:r>
    </w:p>
    <w:p w14:paraId="0DB76EB2" w14:textId="77777777" w:rsidR="001E0610" w:rsidRPr="00EA5938" w:rsidRDefault="001E0610" w:rsidP="00683B19">
      <w:pPr>
        <w:pStyle w:val="redniasiatka1akcent21"/>
        <w:spacing w:line="276" w:lineRule="auto"/>
        <w:ind w:left="0"/>
        <w:jc w:val="both"/>
        <w:rPr>
          <w:rFonts w:ascii="Cambria" w:hAnsi="Cambria"/>
        </w:rPr>
      </w:pP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2840D8" w:rsidRPr="001511D1" w14:paraId="3291751C" w14:textId="77777777" w:rsidTr="0060754C">
        <w:trPr>
          <w:trHeight w:val="283"/>
        </w:trPr>
        <w:tc>
          <w:tcPr>
            <w:tcW w:w="567" w:type="dxa"/>
            <w:vAlign w:val="center"/>
          </w:tcPr>
          <w:p w14:paraId="2A0E0C8F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7804A642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656B29C9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5B2EEEF1" w14:textId="77777777" w:rsidR="000B5EA6" w:rsidRPr="002840D8" w:rsidRDefault="000B5EA6" w:rsidP="000B5EA6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2840D8" w:rsidRPr="001511D1" w14:paraId="597095F2" w14:textId="77777777" w:rsidTr="00C678B2">
        <w:trPr>
          <w:trHeight w:val="486"/>
        </w:trPr>
        <w:tc>
          <w:tcPr>
            <w:tcW w:w="567" w:type="dxa"/>
            <w:vAlign w:val="center"/>
          </w:tcPr>
          <w:p w14:paraId="114679AF" w14:textId="2860E8AE" w:rsidR="000B5EA6" w:rsidRPr="00061905" w:rsidRDefault="00C678B2" w:rsidP="00FA14DB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lastRenderedPageBreak/>
              <w:t>1</w:t>
            </w:r>
          </w:p>
        </w:tc>
        <w:tc>
          <w:tcPr>
            <w:tcW w:w="4957" w:type="dxa"/>
            <w:vAlign w:val="center"/>
          </w:tcPr>
          <w:p w14:paraId="5EDE1B74" w14:textId="6CBD154F" w:rsidR="007E5A62" w:rsidRPr="007E5A62" w:rsidRDefault="007E5A62" w:rsidP="004B787F">
            <w:pPr>
              <w:pStyle w:val="Default"/>
              <w:numPr>
                <w:ilvl w:val="0"/>
                <w:numId w:val="2"/>
              </w:numPr>
              <w:ind w:left="180" w:hanging="36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</w:t>
            </w:r>
            <w:r w:rsidRPr="007E5A62">
              <w:rPr>
                <w:sz w:val="23"/>
                <w:szCs w:val="23"/>
              </w:rPr>
              <w:t>nstalacj</w:t>
            </w:r>
            <w:r w:rsidRPr="007E5A62">
              <w:rPr>
                <w:sz w:val="23"/>
                <w:szCs w:val="23"/>
              </w:rPr>
              <w:t>a</w:t>
            </w:r>
            <w:r w:rsidRPr="007E5A62">
              <w:rPr>
                <w:sz w:val="23"/>
                <w:szCs w:val="23"/>
              </w:rPr>
              <w:t xml:space="preserve"> komunaln</w:t>
            </w:r>
            <w:r>
              <w:rPr>
                <w:sz w:val="23"/>
                <w:szCs w:val="23"/>
              </w:rPr>
              <w:t>a</w:t>
            </w:r>
            <w:r w:rsidRPr="007E5A62">
              <w:rPr>
                <w:sz w:val="23"/>
                <w:szCs w:val="23"/>
              </w:rPr>
              <w:t xml:space="preserve"> w rozumieniu art. 35 ust. 6 ustawy z dnia 14 grudnia 2012 r. o odpadach (</w:t>
            </w:r>
            <w:proofErr w:type="spellStart"/>
            <w:r w:rsidRPr="007E5A62">
              <w:rPr>
                <w:sz w:val="23"/>
                <w:szCs w:val="23"/>
              </w:rPr>
              <w:t>t.j</w:t>
            </w:r>
            <w:proofErr w:type="spellEnd"/>
            <w:r w:rsidRPr="007E5A62">
              <w:rPr>
                <w:sz w:val="23"/>
                <w:szCs w:val="23"/>
              </w:rPr>
              <w:t xml:space="preserve">. Dz. U. z 2019 r. poz. 701 z </w:t>
            </w:r>
            <w:proofErr w:type="spellStart"/>
            <w:r w:rsidRPr="007E5A62">
              <w:rPr>
                <w:sz w:val="23"/>
                <w:szCs w:val="23"/>
              </w:rPr>
              <w:t>późn</w:t>
            </w:r>
            <w:proofErr w:type="spellEnd"/>
            <w:r w:rsidRPr="007E5A62">
              <w:rPr>
                <w:sz w:val="23"/>
                <w:szCs w:val="23"/>
              </w:rPr>
              <w:t>. zm.) o możliwości utylizacji odpadów o kodzie 19 05 99; mającą możliwość przyjęcia rocznie co najmniej 25 000 Mg odpadów o kodzie 19 05 99 oraz dokumentując</w:t>
            </w:r>
            <w:r w:rsidRPr="007E5A62">
              <w:rPr>
                <w:sz w:val="23"/>
                <w:szCs w:val="23"/>
              </w:rPr>
              <w:t>a</w:t>
            </w:r>
            <w:r w:rsidRPr="007E5A62">
              <w:rPr>
                <w:sz w:val="23"/>
                <w:szCs w:val="23"/>
              </w:rPr>
              <w:t xml:space="preserve"> się aktualnym pozwoleniem zintegrowanym obejmującym proces składowania odpadów o wyżej wskazanym kodzie. </w:t>
            </w:r>
          </w:p>
          <w:p w14:paraId="14C05544" w14:textId="77777777" w:rsidR="007E5A62" w:rsidRPr="00B5286A" w:rsidRDefault="007E5A62" w:rsidP="00B5286A">
            <w:pPr>
              <w:spacing w:before="20" w:after="40" w:line="276" w:lineRule="auto"/>
              <w:jc w:val="both"/>
              <w:rPr>
                <w:rFonts w:asciiTheme="majorHAnsi" w:hAnsiTheme="majorHAnsi"/>
                <w:bCs/>
              </w:rPr>
            </w:pPr>
          </w:p>
          <w:p w14:paraId="57B6DF20" w14:textId="4F3EC3E4" w:rsidR="00C678B2" w:rsidRPr="00C678B2" w:rsidRDefault="00C678B2" w:rsidP="00683B19">
            <w:pPr>
              <w:pStyle w:val="Tekstpodstawowywcity2"/>
              <w:widowControl w:val="0"/>
              <w:spacing w:after="0" w:line="240" w:lineRule="auto"/>
              <w:ind w:left="-3" w:hanging="14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1D9AC371" w14:textId="77777777" w:rsidR="000B5EA6" w:rsidRPr="00061905" w:rsidRDefault="000B5EA6" w:rsidP="00FA14DB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5488058" w14:textId="77777777" w:rsidR="000B5EA6" w:rsidRPr="00061905" w:rsidRDefault="000B5EA6" w:rsidP="00FA14DB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0F69584E" w14:textId="77777777" w:rsidR="00683B19" w:rsidRPr="00683B19" w:rsidRDefault="00683B19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10"/>
          <w:szCs w:val="10"/>
        </w:rPr>
      </w:pPr>
    </w:p>
    <w:p w14:paraId="34559091" w14:textId="4CE3FEEA" w:rsidR="005C1674" w:rsidRDefault="005C1674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61B73C9C" w14:textId="4D9D1233" w:rsidR="001E0610" w:rsidRDefault="001E0610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1DD00D17" w14:textId="77777777" w:rsidR="001E0610" w:rsidRDefault="001E0610" w:rsidP="005175D7">
      <w:pPr>
        <w:spacing w:line="276" w:lineRule="auto"/>
        <w:ind w:left="-76" w:right="-284"/>
        <w:jc w:val="center"/>
        <w:rPr>
          <w:rFonts w:ascii="Cambria" w:hAnsi="Cambria" w:cs="Tahoma"/>
          <w:b/>
          <w:sz w:val="22"/>
          <w:szCs w:val="22"/>
        </w:rPr>
      </w:pPr>
    </w:p>
    <w:p w14:paraId="4D0E5309" w14:textId="362F3A80" w:rsidR="001E0610" w:rsidRPr="001E0610" w:rsidRDefault="001E0610" w:rsidP="001E0610">
      <w:pPr>
        <w:spacing w:before="20" w:after="40" w:line="276" w:lineRule="auto"/>
        <w:rPr>
          <w:rFonts w:asciiTheme="majorHAnsi" w:hAnsiTheme="majorHAnsi"/>
          <w:b/>
          <w:i/>
          <w:iCs/>
          <w:u w:val="single"/>
        </w:rPr>
      </w:pPr>
      <w:r w:rsidRPr="001E0610">
        <w:rPr>
          <w:rFonts w:asciiTheme="majorHAnsi" w:hAnsiTheme="majorHAnsi" w:cs="Arial"/>
          <w:b/>
          <w:i/>
          <w:iCs/>
          <w:u w:val="single"/>
        </w:rPr>
        <w:t xml:space="preserve">zakresie części </w:t>
      </w:r>
      <w:r>
        <w:rPr>
          <w:rFonts w:asciiTheme="majorHAnsi" w:hAnsiTheme="majorHAnsi" w:cs="Arial"/>
          <w:b/>
          <w:i/>
          <w:iCs/>
          <w:u w:val="single"/>
        </w:rPr>
        <w:t>2</w:t>
      </w:r>
      <w:r w:rsidRPr="001E0610">
        <w:rPr>
          <w:rFonts w:asciiTheme="majorHAnsi" w:hAnsiTheme="majorHAnsi" w:cs="Arial"/>
          <w:b/>
          <w:i/>
          <w:iCs/>
          <w:u w:val="single"/>
        </w:rPr>
        <w:t xml:space="preserve">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1E0610" w:rsidRPr="001511D1" w14:paraId="07704BDF" w14:textId="77777777" w:rsidTr="00C36163">
        <w:trPr>
          <w:trHeight w:val="283"/>
        </w:trPr>
        <w:tc>
          <w:tcPr>
            <w:tcW w:w="567" w:type="dxa"/>
            <w:vAlign w:val="center"/>
          </w:tcPr>
          <w:p w14:paraId="733C2340" w14:textId="77777777" w:rsidR="001E0610" w:rsidRPr="002840D8" w:rsidRDefault="001E0610" w:rsidP="00C36163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6521442F" w14:textId="77777777" w:rsidR="001E0610" w:rsidRPr="002840D8" w:rsidRDefault="001E0610" w:rsidP="00C36163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4841BBAE" w14:textId="77777777" w:rsidR="001E0610" w:rsidRPr="002840D8" w:rsidRDefault="001E0610" w:rsidP="00C36163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1CC9DEAD" w14:textId="77777777" w:rsidR="001E0610" w:rsidRPr="002840D8" w:rsidRDefault="001E0610" w:rsidP="00C36163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1E0610" w:rsidRPr="001511D1" w14:paraId="63583D7B" w14:textId="77777777" w:rsidTr="00C36163">
        <w:trPr>
          <w:trHeight w:val="486"/>
        </w:trPr>
        <w:tc>
          <w:tcPr>
            <w:tcW w:w="567" w:type="dxa"/>
            <w:vAlign w:val="center"/>
          </w:tcPr>
          <w:p w14:paraId="7A1B6640" w14:textId="77777777" w:rsidR="001E0610" w:rsidRPr="00061905" w:rsidRDefault="001E0610" w:rsidP="00C36163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957" w:type="dxa"/>
            <w:vAlign w:val="center"/>
          </w:tcPr>
          <w:p w14:paraId="575BB50C" w14:textId="64B60FE3" w:rsidR="007E5A62" w:rsidRDefault="00B5286A" w:rsidP="007E5A62">
            <w:pPr>
              <w:pStyle w:val="Default"/>
              <w:rPr>
                <w:sz w:val="23"/>
                <w:szCs w:val="23"/>
              </w:rPr>
            </w:pPr>
            <w:r>
              <w:rPr>
                <w:rFonts w:asciiTheme="majorHAnsi" w:hAnsiTheme="majorHAnsi" w:cs="Arial"/>
                <w:bCs/>
              </w:rPr>
              <w:t xml:space="preserve">Instalacja  komunalna  </w:t>
            </w:r>
            <w:r w:rsidR="007E5A62">
              <w:rPr>
                <w:rFonts w:asciiTheme="majorHAnsi" w:hAnsiTheme="majorHAnsi" w:cs="Arial"/>
                <w:bCs/>
              </w:rPr>
              <w:t xml:space="preserve">w </w:t>
            </w:r>
            <w:r w:rsidR="007E5A62">
              <w:rPr>
                <w:sz w:val="23"/>
                <w:szCs w:val="23"/>
              </w:rPr>
              <w:t>rozumieniu art. 35 ust. 6 ustawy z dnia 14 grudnia 2012 r. o odpadach (</w:t>
            </w:r>
            <w:proofErr w:type="spellStart"/>
            <w:r w:rsidR="007E5A62">
              <w:rPr>
                <w:sz w:val="23"/>
                <w:szCs w:val="23"/>
              </w:rPr>
              <w:t>t.j</w:t>
            </w:r>
            <w:proofErr w:type="spellEnd"/>
            <w:r w:rsidR="007E5A62">
              <w:rPr>
                <w:sz w:val="23"/>
                <w:szCs w:val="23"/>
              </w:rPr>
              <w:t xml:space="preserve">. Dz. U. z 2019 r. poz. 701 z </w:t>
            </w:r>
            <w:proofErr w:type="spellStart"/>
            <w:r w:rsidR="007E5A62">
              <w:rPr>
                <w:sz w:val="23"/>
                <w:szCs w:val="23"/>
              </w:rPr>
              <w:t>późn</w:t>
            </w:r>
            <w:proofErr w:type="spellEnd"/>
            <w:r w:rsidR="007E5A62">
              <w:rPr>
                <w:sz w:val="23"/>
                <w:szCs w:val="23"/>
              </w:rPr>
              <w:t xml:space="preserve">. zm.) do wytwarzania paliw alternatywnych; ; mających możliwość przyjęcia rocznie co najmniej 100 000 Mg odpadów o kodach: 19 12 12 – frakcja nad sitowa po separacji mechanicznej, optycznej i powietrznej, pochodząca z przetwarzania frakcji 20 03 01, 20 01 99, 20 01 39 i 20 01 01, 19 12 10 – rozdrobniona wstępnie frakcja nad sitowa z dodatkiem rozdrobnionych odpadów wielkogabarytowych, 19 12 04 – tworzywa sztuczne pozostające po procesie sortowania 02 01 04 – odpady tworzyw sztucznych z rolnictwa oraz dokumentującą się aktualnym pozwoleniem zintegrowanym. </w:t>
            </w:r>
          </w:p>
          <w:p w14:paraId="25CB7476" w14:textId="743D7F8C" w:rsidR="007E5A62" w:rsidRDefault="007E5A62" w:rsidP="004B787F">
            <w:pPr>
              <w:pStyle w:val="Default"/>
              <w:numPr>
                <w:ilvl w:val="0"/>
                <w:numId w:val="3"/>
              </w:numPr>
              <w:ind w:left="180" w:hanging="360"/>
              <w:rPr>
                <w:sz w:val="23"/>
                <w:szCs w:val="23"/>
              </w:rPr>
            </w:pPr>
          </w:p>
          <w:p w14:paraId="00C7A24E" w14:textId="093F8D3D" w:rsidR="001E0610" w:rsidRPr="00C678B2" w:rsidRDefault="001E0610" w:rsidP="00B5286A">
            <w:pPr>
              <w:pStyle w:val="Tekstpodstawowywcity2"/>
              <w:widowControl w:val="0"/>
              <w:spacing w:after="0" w:line="240" w:lineRule="auto"/>
              <w:ind w:left="-3" w:hanging="14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05AA3EA4" w14:textId="77777777" w:rsidR="001E0610" w:rsidRPr="00061905" w:rsidRDefault="001E0610" w:rsidP="00C36163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F31C4CF" w14:textId="77777777" w:rsidR="001E0610" w:rsidRPr="00061905" w:rsidRDefault="001E0610" w:rsidP="00C36163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4B1D0D7D" w14:textId="7EE4E0CB" w:rsidR="00E312F2" w:rsidRDefault="00E312F2" w:rsidP="000B5EA6">
      <w:pPr>
        <w:rPr>
          <w:rFonts w:ascii="Cambria" w:hAnsi="Cambria" w:cs="Tahoma"/>
          <w:i/>
          <w:sz w:val="16"/>
          <w:szCs w:val="16"/>
        </w:rPr>
      </w:pPr>
    </w:p>
    <w:p w14:paraId="2D90D697" w14:textId="288528A9" w:rsidR="00B5286A" w:rsidRDefault="00B5286A" w:rsidP="000B5EA6">
      <w:pPr>
        <w:rPr>
          <w:rFonts w:ascii="Cambria" w:hAnsi="Cambria" w:cs="Tahoma"/>
          <w:i/>
          <w:sz w:val="16"/>
          <w:szCs w:val="16"/>
        </w:rPr>
      </w:pPr>
    </w:p>
    <w:p w14:paraId="0942121D" w14:textId="40EAF82A" w:rsidR="00B5286A" w:rsidRPr="001E0610" w:rsidRDefault="00B5286A" w:rsidP="00B5286A">
      <w:pPr>
        <w:spacing w:before="20" w:after="40" w:line="276" w:lineRule="auto"/>
        <w:rPr>
          <w:rFonts w:asciiTheme="majorHAnsi" w:hAnsiTheme="majorHAnsi"/>
          <w:b/>
          <w:i/>
          <w:iCs/>
          <w:u w:val="single"/>
        </w:rPr>
      </w:pPr>
      <w:r w:rsidRPr="001E0610">
        <w:rPr>
          <w:rFonts w:asciiTheme="majorHAnsi" w:hAnsiTheme="majorHAnsi" w:cs="Arial"/>
          <w:b/>
          <w:i/>
          <w:iCs/>
          <w:u w:val="single"/>
        </w:rPr>
        <w:t xml:space="preserve">zakresie części </w:t>
      </w:r>
      <w:r>
        <w:rPr>
          <w:rFonts w:asciiTheme="majorHAnsi" w:hAnsiTheme="majorHAnsi" w:cs="Arial"/>
          <w:b/>
          <w:i/>
          <w:iCs/>
          <w:u w:val="single"/>
        </w:rPr>
        <w:t>3</w:t>
      </w:r>
      <w:r w:rsidRPr="001E0610">
        <w:rPr>
          <w:rFonts w:asciiTheme="majorHAnsi" w:hAnsiTheme="majorHAnsi" w:cs="Arial"/>
          <w:b/>
          <w:i/>
          <w:iCs/>
          <w:u w:val="single"/>
        </w:rPr>
        <w:t xml:space="preserve">: </w:t>
      </w:r>
    </w:p>
    <w:tbl>
      <w:tblPr>
        <w:tblW w:w="9072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57"/>
        <w:gridCol w:w="997"/>
        <w:gridCol w:w="2551"/>
      </w:tblGrid>
      <w:tr w:rsidR="00B5286A" w:rsidRPr="001511D1" w14:paraId="1264145D" w14:textId="77777777" w:rsidTr="00652805">
        <w:trPr>
          <w:trHeight w:val="283"/>
        </w:trPr>
        <w:tc>
          <w:tcPr>
            <w:tcW w:w="567" w:type="dxa"/>
            <w:vAlign w:val="center"/>
          </w:tcPr>
          <w:p w14:paraId="46BD8B85" w14:textId="77777777" w:rsidR="00B5286A" w:rsidRPr="002840D8" w:rsidRDefault="00B5286A" w:rsidP="00652805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Lp.</w:t>
            </w:r>
          </w:p>
        </w:tc>
        <w:tc>
          <w:tcPr>
            <w:tcW w:w="4957" w:type="dxa"/>
            <w:vAlign w:val="center"/>
          </w:tcPr>
          <w:p w14:paraId="709E54DD" w14:textId="77777777" w:rsidR="00B5286A" w:rsidRPr="002840D8" w:rsidRDefault="00B5286A" w:rsidP="00652805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97" w:type="dxa"/>
            <w:vAlign w:val="center"/>
          </w:tcPr>
          <w:p w14:paraId="052AA38A" w14:textId="77777777" w:rsidR="00B5286A" w:rsidRPr="002840D8" w:rsidRDefault="00B5286A" w:rsidP="00652805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551" w:type="dxa"/>
            <w:vAlign w:val="center"/>
          </w:tcPr>
          <w:p w14:paraId="4FD0A559" w14:textId="77777777" w:rsidR="00B5286A" w:rsidRPr="002840D8" w:rsidRDefault="00B5286A" w:rsidP="00652805">
            <w:pPr>
              <w:jc w:val="center"/>
              <w:rPr>
                <w:rFonts w:ascii="Cambria" w:hAnsi="Cambria" w:cs="Tahoma"/>
                <w:b/>
                <w:bCs/>
                <w:sz w:val="20"/>
              </w:rPr>
            </w:pPr>
            <w:r w:rsidRPr="002840D8">
              <w:rPr>
                <w:rFonts w:ascii="Cambria" w:hAnsi="Cambria" w:cs="Tahoma"/>
                <w:b/>
                <w:sz w:val="20"/>
              </w:rPr>
              <w:t xml:space="preserve">Podstawa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 w:rsidRPr="002840D8"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B5286A" w:rsidRPr="001511D1" w14:paraId="480449BD" w14:textId="77777777" w:rsidTr="00652805">
        <w:trPr>
          <w:trHeight w:val="486"/>
        </w:trPr>
        <w:tc>
          <w:tcPr>
            <w:tcW w:w="567" w:type="dxa"/>
            <w:vAlign w:val="center"/>
          </w:tcPr>
          <w:p w14:paraId="246DDCC6" w14:textId="77777777" w:rsidR="00B5286A" w:rsidRPr="00061905" w:rsidRDefault="00B5286A" w:rsidP="007E5A62">
            <w:pPr>
              <w:jc w:val="center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0"/>
              </w:rPr>
              <w:t>1</w:t>
            </w:r>
          </w:p>
        </w:tc>
        <w:tc>
          <w:tcPr>
            <w:tcW w:w="4957" w:type="dxa"/>
            <w:vAlign w:val="center"/>
          </w:tcPr>
          <w:p w14:paraId="04983209" w14:textId="09198B22" w:rsidR="007E5A62" w:rsidRPr="007E5A62" w:rsidRDefault="00B5286A" w:rsidP="007E5A62">
            <w:pPr>
              <w:pStyle w:val="Tekstpodstawowywcity2"/>
              <w:widowControl w:val="0"/>
              <w:spacing w:line="240" w:lineRule="auto"/>
              <w:ind w:left="-3" w:hanging="14"/>
              <w:jc w:val="both"/>
              <w:rPr>
                <w:rFonts w:asciiTheme="majorHAnsi" w:hAnsiTheme="majorHAnsi" w:cs="Arial"/>
                <w:bCs/>
              </w:rPr>
            </w:pPr>
            <w:r>
              <w:rPr>
                <w:rFonts w:asciiTheme="majorHAnsi" w:hAnsiTheme="majorHAnsi" w:cs="Arial"/>
                <w:bCs/>
              </w:rPr>
              <w:t xml:space="preserve">Instalacja  komunalna  w </w:t>
            </w:r>
            <w:r w:rsidR="007E5A62" w:rsidRPr="007E5A62">
              <w:rPr>
                <w:rFonts w:asciiTheme="majorHAnsi" w:hAnsiTheme="majorHAnsi" w:cs="Arial"/>
                <w:bCs/>
              </w:rPr>
              <w:t>rozumieniu art. 35 ust. 6 ustawy z dnia 14 grudnia 2012 r. o odpadach (</w:t>
            </w:r>
            <w:proofErr w:type="spellStart"/>
            <w:r w:rsidR="007E5A62" w:rsidRPr="007E5A62">
              <w:rPr>
                <w:rFonts w:asciiTheme="majorHAnsi" w:hAnsiTheme="majorHAnsi" w:cs="Arial"/>
                <w:bCs/>
              </w:rPr>
              <w:t>t.j</w:t>
            </w:r>
            <w:proofErr w:type="spellEnd"/>
            <w:r w:rsidR="007E5A62" w:rsidRPr="007E5A62">
              <w:rPr>
                <w:rFonts w:asciiTheme="majorHAnsi" w:hAnsiTheme="majorHAnsi" w:cs="Arial"/>
                <w:bCs/>
              </w:rPr>
              <w:t xml:space="preserve">. Dz. U. z 2019 r. poz. 701 z </w:t>
            </w:r>
            <w:proofErr w:type="spellStart"/>
            <w:r w:rsidR="007E5A62" w:rsidRPr="007E5A62">
              <w:rPr>
                <w:rFonts w:asciiTheme="majorHAnsi" w:hAnsiTheme="majorHAnsi" w:cs="Arial"/>
                <w:bCs/>
              </w:rPr>
              <w:t>późn</w:t>
            </w:r>
            <w:proofErr w:type="spellEnd"/>
            <w:r w:rsidR="007E5A62" w:rsidRPr="007E5A62">
              <w:rPr>
                <w:rFonts w:asciiTheme="majorHAnsi" w:hAnsiTheme="majorHAnsi" w:cs="Arial"/>
                <w:bCs/>
              </w:rPr>
              <w:t xml:space="preserve">. zm.) zagospodarowującą paliwo alternatywne w procesie utylizacji termicznej. O wydajności co najmniej 20 000 Mg/ rok odpadów o kodzie 19 12 10 </w:t>
            </w:r>
          </w:p>
          <w:p w14:paraId="25BB591F" w14:textId="5DC42DC1" w:rsidR="00B5286A" w:rsidRPr="00C678B2" w:rsidRDefault="00B5286A" w:rsidP="007E5A62">
            <w:pPr>
              <w:pStyle w:val="Tekstpodstawowywcity2"/>
              <w:widowControl w:val="0"/>
              <w:spacing w:after="0" w:line="240" w:lineRule="auto"/>
              <w:ind w:left="-3" w:hanging="14"/>
              <w:jc w:val="both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997" w:type="dxa"/>
            <w:vAlign w:val="center"/>
          </w:tcPr>
          <w:p w14:paraId="1F56AECA" w14:textId="77777777" w:rsidR="00B5286A" w:rsidRPr="00061905" w:rsidRDefault="00B5286A" w:rsidP="00652805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B7C3B85" w14:textId="77777777" w:rsidR="00B5286A" w:rsidRPr="00061905" w:rsidRDefault="00B5286A" w:rsidP="00652805">
            <w:pPr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1775B204" w14:textId="77777777" w:rsidR="00B5286A" w:rsidRPr="002E4DE6" w:rsidRDefault="00B5286A" w:rsidP="000B5EA6">
      <w:pPr>
        <w:rPr>
          <w:rFonts w:ascii="Cambria" w:hAnsi="Cambria" w:cs="Tahoma"/>
          <w:i/>
          <w:sz w:val="16"/>
          <w:szCs w:val="16"/>
        </w:rPr>
      </w:pPr>
    </w:p>
    <w:sectPr w:rsidR="00B5286A" w:rsidRPr="002E4DE6" w:rsidSect="00784768">
      <w:headerReference w:type="default" r:id="rId12"/>
      <w:footerReference w:type="default" r:id="rId13"/>
      <w:pgSz w:w="11906" w:h="16838"/>
      <w:pgMar w:top="357" w:right="1418" w:bottom="479" w:left="1418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09DEB" w14:textId="77777777" w:rsidR="004B787F" w:rsidRDefault="004B787F" w:rsidP="00E25F87">
      <w:r>
        <w:separator/>
      </w:r>
    </w:p>
  </w:endnote>
  <w:endnote w:type="continuationSeparator" w:id="0">
    <w:p w14:paraId="2264924B" w14:textId="77777777" w:rsidR="004B787F" w:rsidRDefault="004B787F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7BE0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02C31D4A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4" w:name="OLE_LINK45"/>
  </w:p>
  <w:p w14:paraId="12475C5A" w14:textId="118AF4B9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0754C">
      <w:rPr>
        <w:rFonts w:ascii="Cambria" w:hAnsi="Cambria"/>
        <w:sz w:val="18"/>
        <w:szCs w:val="18"/>
        <w:bdr w:val="single" w:sz="4" w:space="0" w:color="auto"/>
      </w:rPr>
      <w:t>7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0B5EA6">
      <w:rPr>
        <w:rFonts w:ascii="Cambria" w:hAnsi="Cambria"/>
        <w:sz w:val="18"/>
        <w:szCs w:val="18"/>
        <w:bdr w:val="single" w:sz="4" w:space="0" w:color="auto"/>
      </w:rPr>
      <w:t>sprzętu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052FE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052FE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3163" w14:textId="77777777" w:rsidR="004B787F" w:rsidRDefault="004B787F" w:rsidP="00E25F87">
      <w:r>
        <w:separator/>
      </w:r>
    </w:p>
  </w:footnote>
  <w:footnote w:type="continuationSeparator" w:id="0">
    <w:p w14:paraId="59950432" w14:textId="77777777" w:rsidR="004B787F" w:rsidRDefault="004B787F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CBCB5" w14:textId="77777777" w:rsidR="001E0610" w:rsidRPr="0074745F" w:rsidRDefault="001E0610" w:rsidP="001E0610">
    <w:pPr>
      <w:pStyle w:val="Nagwek1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ascii="Cambria" w:hAnsi="Cambria" w:cs="Cambria"/>
        <w:sz w:val="10"/>
        <w:szCs w:val="10"/>
        <w:lang w:val="pl-PL"/>
      </w:rPr>
    </w:pPr>
  </w:p>
  <w:p w14:paraId="6300430B" w14:textId="77777777" w:rsidR="001E0610" w:rsidRPr="000814C1" w:rsidRDefault="001E0610" w:rsidP="001E0610">
    <w:pPr>
      <w:pStyle w:val="Nagwek1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jc w:val="center"/>
      <w:rPr>
        <w:rFonts w:ascii="Cambria" w:hAnsi="Cambria" w:cs="Cambria"/>
        <w:b/>
        <w:bCs/>
        <w:i/>
        <w:sz w:val="20"/>
        <w:szCs w:val="20"/>
        <w:lang w:val="pl-PL"/>
      </w:rPr>
    </w:pPr>
    <w:r w:rsidRPr="008448BD">
      <w:rPr>
        <w:rFonts w:ascii="Cambria" w:hAnsi="Cambria" w:cs="Cambria"/>
        <w:sz w:val="19"/>
        <w:szCs w:val="19"/>
        <w:lang w:val="pl-PL"/>
      </w:rPr>
      <w:t xml:space="preserve">Postępowanie prowadzone w trybie </w:t>
    </w:r>
    <w:r>
      <w:rPr>
        <w:rFonts w:ascii="Cambria" w:hAnsi="Cambria" w:cs="Cambria"/>
        <w:sz w:val="19"/>
        <w:szCs w:val="19"/>
        <w:lang w:val="pl-PL"/>
      </w:rPr>
      <w:t>przetargu nieograniczonego</w:t>
    </w:r>
    <w:r w:rsidRPr="008448BD">
      <w:rPr>
        <w:rFonts w:ascii="Cambria" w:hAnsi="Cambria" w:cs="Cambria"/>
        <w:sz w:val="19"/>
        <w:szCs w:val="19"/>
        <w:lang w:val="pl-PL"/>
      </w:rPr>
      <w:t xml:space="preserve"> na:</w:t>
    </w:r>
    <w:r>
      <w:rPr>
        <w:rFonts w:ascii="Cambria" w:hAnsi="Cambria" w:cs="Cambria"/>
        <w:sz w:val="18"/>
        <w:szCs w:val="18"/>
        <w:lang w:val="pl-PL"/>
      </w:rPr>
      <w:br/>
    </w:r>
    <w:r w:rsidRPr="000814C1">
      <w:rPr>
        <w:rFonts w:ascii="Cambria" w:hAnsi="Cambria" w:cs="Cambria"/>
        <w:b/>
        <w:bCs/>
        <w:i/>
        <w:sz w:val="20"/>
        <w:szCs w:val="20"/>
        <w:lang w:val="pl-PL"/>
      </w:rPr>
      <w:t>„Transport frakcji odpadowych powstających na terenie ZZO w Wólce Rokickiej”.</w:t>
    </w:r>
  </w:p>
  <w:p w14:paraId="1C18EE4A" w14:textId="77777777" w:rsidR="001E0610" w:rsidRDefault="001E0610" w:rsidP="001E0610">
    <w:pPr>
      <w:pStyle w:val="Nagwek10"/>
      <w:spacing w:before="0" w:after="0"/>
      <w:jc w:val="center"/>
      <w:rPr>
        <w:rFonts w:ascii="Cambria" w:hAnsi="Cambria" w:cs="Cambria"/>
        <w:b/>
        <w:bCs/>
        <w:i/>
        <w:sz w:val="20"/>
        <w:szCs w:val="20"/>
        <w:lang w:val="pl-PL"/>
      </w:rPr>
    </w:pPr>
  </w:p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EA5938" w:rsidRPr="003C0171" w14:paraId="64794F95" w14:textId="77777777" w:rsidTr="00DB31C3">
      <w:tc>
        <w:tcPr>
          <w:tcW w:w="9064" w:type="dxa"/>
          <w:shd w:val="clear" w:color="auto" w:fill="auto"/>
        </w:tcPr>
        <w:p w14:paraId="28E7ECEF" w14:textId="163C67DA" w:rsidR="00EA5938" w:rsidRPr="003C0171" w:rsidRDefault="00EA5938" w:rsidP="00EA5938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</w:p>
      </w:tc>
    </w:tr>
  </w:tbl>
  <w:p w14:paraId="1CEF0144" w14:textId="77777777" w:rsidR="00EA5938" w:rsidRDefault="00EA5938" w:rsidP="00EA5938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C6C4EF"/>
    <w:multiLevelType w:val="hybridMultilevel"/>
    <w:tmpl w:val="2F604F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A174042"/>
    <w:multiLevelType w:val="hybridMultilevel"/>
    <w:tmpl w:val="B2CCA16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96D"/>
    <w:rsid w:val="000236A0"/>
    <w:rsid w:val="00026984"/>
    <w:rsid w:val="00040096"/>
    <w:rsid w:val="000439AA"/>
    <w:rsid w:val="00052112"/>
    <w:rsid w:val="00056027"/>
    <w:rsid w:val="00061905"/>
    <w:rsid w:val="0006225F"/>
    <w:rsid w:val="000877EA"/>
    <w:rsid w:val="000919D4"/>
    <w:rsid w:val="00094514"/>
    <w:rsid w:val="000B187D"/>
    <w:rsid w:val="000B5EA6"/>
    <w:rsid w:val="000B6302"/>
    <w:rsid w:val="000C1436"/>
    <w:rsid w:val="000C2804"/>
    <w:rsid w:val="000D1715"/>
    <w:rsid w:val="001011D8"/>
    <w:rsid w:val="00112E20"/>
    <w:rsid w:val="001130FB"/>
    <w:rsid w:val="00113AE2"/>
    <w:rsid w:val="00147450"/>
    <w:rsid w:val="001511D1"/>
    <w:rsid w:val="00151512"/>
    <w:rsid w:val="0015184F"/>
    <w:rsid w:val="001725B7"/>
    <w:rsid w:val="001D20F5"/>
    <w:rsid w:val="001E0610"/>
    <w:rsid w:val="00200618"/>
    <w:rsid w:val="002110C6"/>
    <w:rsid w:val="00232EB5"/>
    <w:rsid w:val="002660E5"/>
    <w:rsid w:val="0027305D"/>
    <w:rsid w:val="002840D8"/>
    <w:rsid w:val="002B5209"/>
    <w:rsid w:val="002D3501"/>
    <w:rsid w:val="002E1A20"/>
    <w:rsid w:val="002E4DE6"/>
    <w:rsid w:val="0030480A"/>
    <w:rsid w:val="00317576"/>
    <w:rsid w:val="0032039C"/>
    <w:rsid w:val="003833E6"/>
    <w:rsid w:val="003C2B3A"/>
    <w:rsid w:val="003D44E2"/>
    <w:rsid w:val="004006B3"/>
    <w:rsid w:val="00416060"/>
    <w:rsid w:val="00462B4B"/>
    <w:rsid w:val="00476239"/>
    <w:rsid w:val="004767C5"/>
    <w:rsid w:val="004A3F0C"/>
    <w:rsid w:val="004B00B6"/>
    <w:rsid w:val="004B787F"/>
    <w:rsid w:val="004E0F8A"/>
    <w:rsid w:val="004F004D"/>
    <w:rsid w:val="005135F4"/>
    <w:rsid w:val="005175D7"/>
    <w:rsid w:val="005437F4"/>
    <w:rsid w:val="00550D3C"/>
    <w:rsid w:val="005C1674"/>
    <w:rsid w:val="005D30AC"/>
    <w:rsid w:val="005F388F"/>
    <w:rsid w:val="006013C9"/>
    <w:rsid w:val="006073F3"/>
    <w:rsid w:val="0060754C"/>
    <w:rsid w:val="00616E24"/>
    <w:rsid w:val="0063186E"/>
    <w:rsid w:val="00683B19"/>
    <w:rsid w:val="00685442"/>
    <w:rsid w:val="00690AD3"/>
    <w:rsid w:val="0069116A"/>
    <w:rsid w:val="006A3C08"/>
    <w:rsid w:val="006A70FD"/>
    <w:rsid w:val="006B4F4C"/>
    <w:rsid w:val="006E0392"/>
    <w:rsid w:val="00701C83"/>
    <w:rsid w:val="00707CC5"/>
    <w:rsid w:val="007153BE"/>
    <w:rsid w:val="007168A2"/>
    <w:rsid w:val="00784768"/>
    <w:rsid w:val="007D0A82"/>
    <w:rsid w:val="007E5A62"/>
    <w:rsid w:val="00810359"/>
    <w:rsid w:val="008240CB"/>
    <w:rsid w:val="00833719"/>
    <w:rsid w:val="008355C1"/>
    <w:rsid w:val="00860D8A"/>
    <w:rsid w:val="00873F43"/>
    <w:rsid w:val="008756B6"/>
    <w:rsid w:val="008771A2"/>
    <w:rsid w:val="008842F6"/>
    <w:rsid w:val="0089794F"/>
    <w:rsid w:val="008C03A9"/>
    <w:rsid w:val="008D534E"/>
    <w:rsid w:val="008F182D"/>
    <w:rsid w:val="0091669D"/>
    <w:rsid w:val="0092642B"/>
    <w:rsid w:val="009336E0"/>
    <w:rsid w:val="00937412"/>
    <w:rsid w:val="00964206"/>
    <w:rsid w:val="00972A10"/>
    <w:rsid w:val="00974FF6"/>
    <w:rsid w:val="009776D0"/>
    <w:rsid w:val="00992B34"/>
    <w:rsid w:val="009C5D64"/>
    <w:rsid w:val="009C622E"/>
    <w:rsid w:val="00A14755"/>
    <w:rsid w:val="00A17B99"/>
    <w:rsid w:val="00A2296D"/>
    <w:rsid w:val="00A312A6"/>
    <w:rsid w:val="00A3552A"/>
    <w:rsid w:val="00A4456E"/>
    <w:rsid w:val="00A54F05"/>
    <w:rsid w:val="00A669D6"/>
    <w:rsid w:val="00A73EBB"/>
    <w:rsid w:val="00AA5AD6"/>
    <w:rsid w:val="00AB09A2"/>
    <w:rsid w:val="00AD33FC"/>
    <w:rsid w:val="00AD6A56"/>
    <w:rsid w:val="00B20B82"/>
    <w:rsid w:val="00B26340"/>
    <w:rsid w:val="00B5286A"/>
    <w:rsid w:val="00B70037"/>
    <w:rsid w:val="00B71059"/>
    <w:rsid w:val="00B96F23"/>
    <w:rsid w:val="00BD16D6"/>
    <w:rsid w:val="00BE19AC"/>
    <w:rsid w:val="00BF3758"/>
    <w:rsid w:val="00C04604"/>
    <w:rsid w:val="00C41BC9"/>
    <w:rsid w:val="00C65C09"/>
    <w:rsid w:val="00C66005"/>
    <w:rsid w:val="00C678B2"/>
    <w:rsid w:val="00CA78A3"/>
    <w:rsid w:val="00CD1267"/>
    <w:rsid w:val="00CD4258"/>
    <w:rsid w:val="00D052FE"/>
    <w:rsid w:val="00D06594"/>
    <w:rsid w:val="00D115A6"/>
    <w:rsid w:val="00D142C2"/>
    <w:rsid w:val="00D14A1C"/>
    <w:rsid w:val="00D56990"/>
    <w:rsid w:val="00D656C5"/>
    <w:rsid w:val="00D7072A"/>
    <w:rsid w:val="00D70A66"/>
    <w:rsid w:val="00D82F3D"/>
    <w:rsid w:val="00DB0C8C"/>
    <w:rsid w:val="00DB2987"/>
    <w:rsid w:val="00DB722E"/>
    <w:rsid w:val="00DE75FC"/>
    <w:rsid w:val="00E032CF"/>
    <w:rsid w:val="00E068F3"/>
    <w:rsid w:val="00E25F87"/>
    <w:rsid w:val="00E312F2"/>
    <w:rsid w:val="00E629FA"/>
    <w:rsid w:val="00E6327E"/>
    <w:rsid w:val="00EA5938"/>
    <w:rsid w:val="00EB3E5E"/>
    <w:rsid w:val="00EB58D6"/>
    <w:rsid w:val="00EB62A9"/>
    <w:rsid w:val="00EC5E22"/>
    <w:rsid w:val="00ED6B4B"/>
    <w:rsid w:val="00EE0E11"/>
    <w:rsid w:val="00EE4DEA"/>
    <w:rsid w:val="00F00B34"/>
    <w:rsid w:val="00F01E22"/>
    <w:rsid w:val="00F20030"/>
    <w:rsid w:val="00F20D08"/>
    <w:rsid w:val="00F2316B"/>
    <w:rsid w:val="00F738E5"/>
    <w:rsid w:val="00F823BF"/>
    <w:rsid w:val="00F83DFD"/>
    <w:rsid w:val="00F95D46"/>
    <w:rsid w:val="00F972B0"/>
    <w:rsid w:val="00FA14DB"/>
    <w:rsid w:val="00FA55AD"/>
    <w:rsid w:val="00FA7163"/>
    <w:rsid w:val="00FB77F0"/>
    <w:rsid w:val="00FC114B"/>
    <w:rsid w:val="00FD6206"/>
    <w:rsid w:val="00FD675B"/>
    <w:rsid w:val="00FE116B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C7DF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Pr>
      <w:sz w:val="20"/>
    </w:rPr>
  </w:style>
  <w:style w:type="paragraph" w:styleId="Tytu">
    <w:name w:val="Title"/>
    <w:basedOn w:val="Normalny"/>
    <w:qFormat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pPr>
      <w:ind w:left="284"/>
      <w:jc w:val="both"/>
    </w:pPr>
  </w:style>
  <w:style w:type="paragraph" w:customStyle="1" w:styleId="Tekstpodstawowywcity32">
    <w:name w:val="Tekst podstawowy wcięty 32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</w:style>
  <w:style w:type="paragraph" w:customStyle="1" w:styleId="xl42">
    <w:name w:val="xl42"/>
    <w:basedOn w:val="Normalny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Pr>
      <w:b/>
    </w:rPr>
  </w:style>
  <w:style w:type="paragraph" w:customStyle="1" w:styleId="Tekstpodstawowy24">
    <w:name w:val="Tekst podstawowy 24"/>
    <w:basedOn w:val="Normalny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pPr>
      <w:ind w:right="-470"/>
      <w:jc w:val="both"/>
    </w:pPr>
  </w:style>
  <w:style w:type="paragraph" w:customStyle="1" w:styleId="Tekstblokowy2">
    <w:name w:val="Tekst blokowy2"/>
    <w:basedOn w:val="Normalny"/>
    <w:pPr>
      <w:ind w:left="-284" w:right="-470"/>
      <w:jc w:val="both"/>
    </w:pPr>
  </w:style>
  <w:style w:type="paragraph" w:customStyle="1" w:styleId="Tekstpodstawowy26">
    <w:name w:val="Tekst podstawowy 26"/>
    <w:basedOn w:val="Normalny"/>
    <w:rPr>
      <w:u w:val="single"/>
    </w:rPr>
  </w:style>
  <w:style w:type="paragraph" w:customStyle="1" w:styleId="Tekstpodstawowy27">
    <w:name w:val="Tekst podstawowy 27"/>
    <w:basedOn w:val="Normalny"/>
    <w:rPr>
      <w:b/>
      <w:sz w:val="22"/>
    </w:rPr>
  </w:style>
  <w:style w:type="paragraph" w:customStyle="1" w:styleId="Tekstpodstawowy34">
    <w:name w:val="Tekst podstawowy 34"/>
    <w:basedOn w:val="Normalny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Pr>
      <w:b/>
      <w:sz w:val="28"/>
    </w:rPr>
  </w:style>
  <w:style w:type="paragraph" w:customStyle="1" w:styleId="Tekstpodstawowy210">
    <w:name w:val="Tekst podstawowy 210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uiPriority w:val="99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uiPriority w:val="99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,Akapit z listą Znak,normalny tekst Znak,Kolorowa lista — akcent 11 Znak,Akapit z listą BS Znak,CW_Lista Znak,Colorful List Accent 1 Znak"/>
    <w:link w:val="redniasiatka1akcent21"/>
    <w:uiPriority w:val="34"/>
    <w:qFormat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uiPriority w:val="99"/>
    <w:rsid w:val="00F00B34"/>
    <w:rPr>
      <w:color w:val="000000"/>
      <w:sz w:val="24"/>
      <w:szCs w:val="22"/>
    </w:rPr>
  </w:style>
  <w:style w:type="paragraph" w:styleId="Akapitzlist">
    <w:name w:val="List Paragraph"/>
    <w:aliases w:val="normalny tekst,Kolorowa lista — akcent 11,Akapit z listą BS,CW_Lista,Colorful List Accent 1,List Paragraph,Akapit z listą4,Akapit z listą1,sw tekst,Wypunktowanie,Colorful List - Accent 11,Jasna lista — akcent 51"/>
    <w:basedOn w:val="Normalny"/>
    <w:uiPriority w:val="34"/>
    <w:qFormat/>
    <w:rsid w:val="00E068F3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paragraph" w:styleId="Bezodstpw">
    <w:name w:val="No Spacing"/>
    <w:uiPriority w:val="99"/>
    <w:qFormat/>
    <w:rsid w:val="00E068F3"/>
    <w:pPr>
      <w:suppressAutoHyphens/>
      <w:autoSpaceDN w:val="0"/>
      <w:ind w:left="190" w:hanging="10"/>
      <w:jc w:val="both"/>
      <w:textAlignment w:val="baseline"/>
    </w:pPr>
    <w:rPr>
      <w:rFonts w:eastAsia="Calibri"/>
      <w:color w:val="000000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E068F3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E068F3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068F3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068F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068F3"/>
    <w:rPr>
      <w:b/>
      <w:bCs/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5175D7"/>
    <w:rPr>
      <w:vertAlign w:val="superscript"/>
    </w:rPr>
  </w:style>
  <w:style w:type="paragraph" w:customStyle="1" w:styleId="Standard0">
    <w:name w:val="Standard"/>
    <w:qFormat/>
    <w:rsid w:val="005C1674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en-US" w:eastAsia="en-US"/>
    </w:rPr>
  </w:style>
  <w:style w:type="paragraph" w:customStyle="1" w:styleId="Nagwek10">
    <w:name w:val="Nagłówek1"/>
    <w:basedOn w:val="Normalny"/>
    <w:rsid w:val="001E0610"/>
    <w:pPr>
      <w:keepNext/>
      <w:overflowPunct/>
      <w:autoSpaceDE/>
      <w:autoSpaceDN/>
      <w:adjustRightInd/>
      <w:spacing w:before="240" w:after="120"/>
      <w:textAlignment w:val="auto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Default">
    <w:name w:val="Default"/>
    <w:rsid w:val="007E5A62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o.bip.lubelskie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zo.lubart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zzo.lubart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2D69684-2CEC-46B6-A04F-B17B658F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Barbara Kanar</cp:lastModifiedBy>
  <cp:revision>43</cp:revision>
  <cp:lastPrinted>2013-10-21T07:54:00Z</cp:lastPrinted>
  <dcterms:created xsi:type="dcterms:W3CDTF">2019-09-16T04:56:00Z</dcterms:created>
  <dcterms:modified xsi:type="dcterms:W3CDTF">2021-12-17T08:51:00Z</dcterms:modified>
</cp:coreProperties>
</file>